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6897" w14:textId="56BC1C8D" w:rsidR="004A31EA" w:rsidRPr="00155803" w:rsidRDefault="004A31EA" w:rsidP="004A31EA">
      <w:pPr>
        <w:jc w:val="right"/>
        <w:rPr>
          <w:rFonts w:ascii="Arial" w:hAnsi="Arial" w:cs="Arial"/>
          <w:sz w:val="18"/>
          <w:szCs w:val="18"/>
        </w:rPr>
      </w:pPr>
      <w:r w:rsidRPr="00155803">
        <w:rPr>
          <w:rFonts w:ascii="Arial" w:hAnsi="Arial" w:cs="Arial"/>
          <w:sz w:val="18"/>
          <w:szCs w:val="18"/>
        </w:rPr>
        <w:t xml:space="preserve">Załącznik nr 2 do </w:t>
      </w:r>
      <w:r w:rsidR="00552D00">
        <w:rPr>
          <w:rFonts w:ascii="Arial" w:hAnsi="Arial" w:cs="Arial"/>
          <w:sz w:val="18"/>
          <w:szCs w:val="18"/>
        </w:rPr>
        <w:t>Z</w:t>
      </w:r>
      <w:r w:rsidRPr="00155803">
        <w:rPr>
          <w:rFonts w:ascii="Arial" w:hAnsi="Arial" w:cs="Arial"/>
          <w:sz w:val="18"/>
          <w:szCs w:val="18"/>
        </w:rPr>
        <w:t>apytania ofertowego</w:t>
      </w:r>
    </w:p>
    <w:p w14:paraId="09D35F19" w14:textId="77777777" w:rsidR="004A31EA" w:rsidRPr="00155803" w:rsidRDefault="004A31EA" w:rsidP="004A31EA">
      <w:pPr>
        <w:jc w:val="right"/>
        <w:rPr>
          <w:rFonts w:ascii="Arial" w:hAnsi="Arial" w:cs="Arial"/>
          <w:sz w:val="22"/>
          <w:szCs w:val="22"/>
        </w:rPr>
      </w:pPr>
    </w:p>
    <w:p w14:paraId="0CF3E77A" w14:textId="77777777" w:rsidR="004A31EA" w:rsidRPr="00155803" w:rsidRDefault="004A31EA" w:rsidP="004A31EA">
      <w:pPr>
        <w:jc w:val="center"/>
        <w:rPr>
          <w:rFonts w:ascii="Arial" w:hAnsi="Arial" w:cs="Arial"/>
          <w:b/>
          <w:sz w:val="22"/>
          <w:szCs w:val="22"/>
        </w:rPr>
      </w:pPr>
      <w:r w:rsidRPr="00155803">
        <w:rPr>
          <w:rFonts w:ascii="Arial" w:hAnsi="Arial" w:cs="Arial"/>
          <w:b/>
          <w:sz w:val="22"/>
          <w:szCs w:val="22"/>
        </w:rPr>
        <w:t xml:space="preserve">WYKAZ USŁUG </w:t>
      </w:r>
    </w:p>
    <w:p w14:paraId="0403D8F0" w14:textId="77777777" w:rsidR="004A31EA" w:rsidRDefault="004A31EA" w:rsidP="004A31EA">
      <w:pPr>
        <w:jc w:val="center"/>
        <w:rPr>
          <w:rFonts w:ascii="Arial" w:hAnsi="Arial" w:cs="Arial"/>
          <w:b/>
          <w:sz w:val="22"/>
          <w:szCs w:val="22"/>
        </w:rPr>
      </w:pPr>
      <w:r w:rsidRPr="00155803">
        <w:rPr>
          <w:rFonts w:ascii="Arial" w:hAnsi="Arial" w:cs="Arial"/>
          <w:b/>
          <w:sz w:val="22"/>
          <w:szCs w:val="22"/>
        </w:rPr>
        <w:t xml:space="preserve"> na potwierdzenie spełniania warunku udziału w postępowaniu</w:t>
      </w:r>
    </w:p>
    <w:p w14:paraId="22A629B5" w14:textId="77777777" w:rsidR="004A31EA" w:rsidRPr="00155803" w:rsidRDefault="004A31EA" w:rsidP="004A31EA">
      <w:pPr>
        <w:jc w:val="center"/>
        <w:rPr>
          <w:rFonts w:ascii="Arial" w:hAnsi="Arial" w:cs="Arial"/>
          <w:b/>
          <w:sz w:val="22"/>
          <w:szCs w:val="22"/>
        </w:rPr>
      </w:pPr>
    </w:p>
    <w:p w14:paraId="01F804DD" w14:textId="77777777" w:rsidR="00396C01" w:rsidRDefault="003F308C" w:rsidP="004A31EA">
      <w:pPr>
        <w:pStyle w:val="Akapitzlist1"/>
        <w:spacing w:after="0" w:line="312" w:lineRule="auto"/>
        <w:ind w:left="0"/>
        <w:contextualSpacing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4A31EA" w:rsidRPr="00155803">
        <w:rPr>
          <w:rFonts w:ascii="Arial" w:hAnsi="Arial" w:cs="Arial"/>
          <w:b/>
          <w:bCs/>
          <w:sz w:val="24"/>
          <w:szCs w:val="24"/>
        </w:rPr>
        <w:t xml:space="preserve">Świadczenie usług w zakresie pisemnych tłumaczeń przysięgłych oraz zwykłych </w:t>
      </w:r>
    </w:p>
    <w:p w14:paraId="5E8E2812" w14:textId="0E7A7145" w:rsidR="004A31EA" w:rsidRPr="00155803" w:rsidRDefault="004A31EA" w:rsidP="004A31EA">
      <w:pPr>
        <w:pStyle w:val="Akapitzlist1"/>
        <w:spacing w:after="0" w:line="312" w:lineRule="auto"/>
        <w:ind w:left="0"/>
        <w:contextualSpacing w:val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155803">
        <w:rPr>
          <w:rFonts w:ascii="Arial" w:hAnsi="Arial" w:cs="Arial"/>
          <w:b/>
          <w:bCs/>
          <w:sz w:val="24"/>
          <w:szCs w:val="24"/>
        </w:rPr>
        <w:t>z języka angielskiego na język polski</w:t>
      </w:r>
      <w:r w:rsidR="00396C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155803">
        <w:rPr>
          <w:rFonts w:ascii="Arial" w:hAnsi="Arial" w:cs="Arial"/>
          <w:b/>
          <w:bCs/>
          <w:sz w:val="24"/>
          <w:szCs w:val="24"/>
        </w:rPr>
        <w:t>oraz z języka polskiego</w:t>
      </w:r>
      <w:r w:rsidR="00396C01">
        <w:rPr>
          <w:rFonts w:ascii="Arial" w:hAnsi="Arial" w:cs="Arial"/>
          <w:b/>
          <w:bCs/>
          <w:sz w:val="24"/>
          <w:szCs w:val="24"/>
        </w:rPr>
        <w:t xml:space="preserve"> na język angielski</w:t>
      </w:r>
      <w:r w:rsidRPr="00155803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  <w:r w:rsidR="003F308C">
        <w:rPr>
          <w:rFonts w:ascii="Arial" w:eastAsia="Times New Roman" w:hAnsi="Arial" w:cs="Arial"/>
          <w:b/>
          <w:bCs/>
          <w:color w:val="000000"/>
          <w:sz w:val="24"/>
          <w:szCs w:val="24"/>
        </w:rPr>
        <w:t>”</w:t>
      </w:r>
    </w:p>
    <w:p w14:paraId="0EA42BFC" w14:textId="77777777" w:rsidR="004A31EA" w:rsidRPr="00155803" w:rsidRDefault="004A31EA" w:rsidP="004A31EA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4B38162C" w14:textId="77777777" w:rsidR="004A31EA" w:rsidRPr="00155803" w:rsidRDefault="004A31EA" w:rsidP="004A31EA">
      <w:pPr>
        <w:rPr>
          <w:rFonts w:ascii="Arial" w:hAnsi="Arial" w:cs="Arial"/>
          <w:sz w:val="22"/>
          <w:szCs w:val="22"/>
        </w:rPr>
      </w:pPr>
    </w:p>
    <w:p w14:paraId="41B77598" w14:textId="77777777" w:rsidR="004A31EA" w:rsidRPr="00155803" w:rsidRDefault="004A31EA" w:rsidP="004A31EA">
      <w:pPr>
        <w:rPr>
          <w:rFonts w:ascii="Arial" w:hAnsi="Arial" w:cs="Arial"/>
          <w:sz w:val="22"/>
          <w:szCs w:val="22"/>
        </w:rPr>
      </w:pPr>
      <w:r w:rsidRPr="00155803">
        <w:rPr>
          <w:rFonts w:ascii="Arial" w:hAnsi="Arial" w:cs="Arial"/>
          <w:sz w:val="22"/>
          <w:szCs w:val="22"/>
        </w:rPr>
        <w:t>Nazwa i adres Wykonawcy: …………………………………………………………………………..</w:t>
      </w:r>
    </w:p>
    <w:p w14:paraId="3627195E" w14:textId="77777777" w:rsidR="004A31EA" w:rsidRPr="00155803" w:rsidRDefault="004A31EA" w:rsidP="004A31EA">
      <w:pPr>
        <w:rPr>
          <w:rFonts w:ascii="Arial" w:hAnsi="Arial" w:cs="Arial"/>
          <w:sz w:val="22"/>
          <w:szCs w:val="22"/>
        </w:rPr>
      </w:pPr>
    </w:p>
    <w:tbl>
      <w:tblPr>
        <w:tblW w:w="1349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4439"/>
        <w:gridCol w:w="1843"/>
        <w:gridCol w:w="1985"/>
        <w:gridCol w:w="1842"/>
        <w:gridCol w:w="2835"/>
      </w:tblGrid>
      <w:tr w:rsidR="00437432" w:rsidRPr="00155803" w14:paraId="74BF36D9" w14:textId="77777777" w:rsidTr="00437432">
        <w:trPr>
          <w:cantSplit/>
          <w:trHeight w:val="413"/>
        </w:trPr>
        <w:tc>
          <w:tcPr>
            <w:tcW w:w="5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1504FA20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443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7AFC6255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155803">
              <w:rPr>
                <w:rFonts w:ascii="Arial" w:hAnsi="Arial" w:cs="Arial"/>
                <w:sz w:val="22"/>
                <w:szCs w:val="22"/>
              </w:rPr>
              <w:t xml:space="preserve">pis usługi potwierdzający spełnianie warunku określonego </w:t>
            </w:r>
          </w:p>
          <w:p w14:paraId="3F55465F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pkt. 11, ust. 2 Formularza ofertowego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45798F24" w14:textId="2211426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bCs/>
                <w:sz w:val="22"/>
                <w:szCs w:val="22"/>
              </w:rPr>
              <w:t>usługi</w:t>
            </w:r>
            <w:r w:rsidRPr="0015580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55803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(zł brutto) </w:t>
            </w:r>
          </w:p>
        </w:tc>
        <w:tc>
          <w:tcPr>
            <w:tcW w:w="38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63752FBE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Daty wykonania</w:t>
            </w:r>
            <w:r w:rsidRPr="00155803">
              <w:rPr>
                <w:rFonts w:ascii="Arial" w:hAnsi="Arial" w:cs="Arial"/>
                <w:bCs/>
                <w:sz w:val="22"/>
                <w:szCs w:val="22"/>
              </w:rPr>
              <w:br/>
              <w:t>(podać dzień, miesiąc i rok)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21B579CC" w14:textId="07519D5D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Podmiot</w:t>
            </w:r>
            <w:r w:rsidR="00CC544D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55803">
              <w:rPr>
                <w:rFonts w:ascii="Arial" w:hAnsi="Arial" w:cs="Arial"/>
                <w:bCs/>
                <w:sz w:val="22"/>
                <w:szCs w:val="22"/>
              </w:rPr>
              <w:t xml:space="preserve"> na rzecz którego usługa została wykonana lub jest wykonywana</w:t>
            </w:r>
          </w:p>
        </w:tc>
      </w:tr>
      <w:tr w:rsidR="00437432" w:rsidRPr="00155803" w14:paraId="4EDAC88E" w14:textId="77777777" w:rsidTr="00437432">
        <w:trPr>
          <w:cantSplit/>
          <w:trHeight w:val="412"/>
        </w:trPr>
        <w:tc>
          <w:tcPr>
            <w:tcW w:w="5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A82B46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3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9113CA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B113C9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5850D2F8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rozpoczęcie</w:t>
            </w:r>
          </w:p>
          <w:p w14:paraId="2FBA62D7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(podać dzień, miesiąc i rok)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1C6E976B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B39805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zakończenie</w:t>
            </w:r>
          </w:p>
          <w:p w14:paraId="59DBE1D7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(podać dzień, miesiąc i rok)</w:t>
            </w:r>
          </w:p>
          <w:p w14:paraId="6373CFC4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F68A29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432" w:rsidRPr="00155803" w14:paraId="0870B0B1" w14:textId="77777777" w:rsidTr="00437432">
        <w:trPr>
          <w:trHeight w:val="285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A4CE154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26D2304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1FE51F94" w14:textId="77777777" w:rsidR="00437432" w:rsidRPr="00155803" w:rsidRDefault="00437432" w:rsidP="00C0223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3F9436A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7C9BFA64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06E1DA13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5803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437432" w:rsidRPr="00155803" w14:paraId="1E6C478F" w14:textId="77777777" w:rsidTr="00437432">
        <w:trPr>
          <w:trHeight w:val="548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14:paraId="66372D5F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4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DD482C1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CA91FE0" w14:textId="77777777" w:rsidR="00437432" w:rsidRPr="00155803" w:rsidRDefault="00437432" w:rsidP="00C0223C">
            <w:pPr>
              <w:pStyle w:val="Stopk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F388E4B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7B7BCBF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ED0BBA2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432" w:rsidRPr="00155803" w14:paraId="22F78870" w14:textId="77777777" w:rsidTr="00437432">
        <w:trPr>
          <w:trHeight w:val="541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14:paraId="3B020B85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44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880CD99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05C5014" w14:textId="77777777" w:rsidR="00437432" w:rsidRPr="00155803" w:rsidRDefault="00437432" w:rsidP="00C0223C">
            <w:pPr>
              <w:pStyle w:val="Stopk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07905E0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DE350D2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4A05817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432" w:rsidRPr="00155803" w14:paraId="69CC74CC" w14:textId="77777777" w:rsidTr="00437432">
        <w:trPr>
          <w:trHeight w:val="535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14:paraId="0D39F314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44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2EF733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BCE0418" w14:textId="77777777" w:rsidR="00437432" w:rsidRPr="00155803" w:rsidRDefault="00437432" w:rsidP="00C0223C">
            <w:pPr>
              <w:pStyle w:val="Stopk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97FD8C5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ABFC6B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8FF8291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432" w:rsidRPr="00155803" w14:paraId="2A75C97B" w14:textId="77777777" w:rsidTr="00437432">
        <w:trPr>
          <w:trHeight w:val="544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14:paraId="63A99B09" w14:textId="77777777" w:rsidR="00437432" w:rsidRPr="00155803" w:rsidRDefault="00437432" w:rsidP="00C022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44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CAD9BCE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B3F317D" w14:textId="77777777" w:rsidR="00437432" w:rsidRPr="00155803" w:rsidRDefault="00437432" w:rsidP="00C0223C">
            <w:pPr>
              <w:pStyle w:val="Stopk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25A416F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B8CFB91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A9BC503" w14:textId="77777777" w:rsidR="00437432" w:rsidRPr="00155803" w:rsidRDefault="00437432" w:rsidP="00C022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BF30FB" w14:textId="77777777" w:rsidR="004A31EA" w:rsidRPr="00155803" w:rsidRDefault="004A31EA" w:rsidP="004A31EA">
      <w:pPr>
        <w:ind w:left="1410" w:hanging="1410"/>
        <w:rPr>
          <w:rFonts w:ascii="Arial" w:hAnsi="Arial" w:cs="Arial"/>
          <w:i/>
          <w:sz w:val="22"/>
          <w:szCs w:val="22"/>
        </w:rPr>
      </w:pPr>
    </w:p>
    <w:p w14:paraId="42A12266" w14:textId="77777777" w:rsidR="00353E54" w:rsidRDefault="004A31EA" w:rsidP="004A31EA">
      <w:pPr>
        <w:ind w:left="-540"/>
        <w:rPr>
          <w:rFonts w:ascii="Arial" w:hAnsi="Arial" w:cs="Arial"/>
          <w:b/>
          <w:sz w:val="22"/>
          <w:szCs w:val="22"/>
        </w:rPr>
      </w:pPr>
      <w:r w:rsidRPr="00155803">
        <w:rPr>
          <w:rFonts w:ascii="Arial" w:hAnsi="Arial" w:cs="Arial"/>
          <w:b/>
          <w:sz w:val="22"/>
          <w:szCs w:val="22"/>
        </w:rPr>
        <w:t xml:space="preserve">UWAGA: Do Wykazu należy dołączyć </w:t>
      </w:r>
      <w:r>
        <w:rPr>
          <w:rFonts w:ascii="Arial" w:hAnsi="Arial" w:cs="Arial"/>
          <w:b/>
          <w:sz w:val="22"/>
          <w:szCs w:val="22"/>
        </w:rPr>
        <w:t>referencje</w:t>
      </w:r>
      <w:r w:rsidR="003F308C">
        <w:rPr>
          <w:rFonts w:ascii="Arial" w:hAnsi="Arial" w:cs="Arial"/>
          <w:b/>
          <w:sz w:val="22"/>
          <w:szCs w:val="22"/>
        </w:rPr>
        <w:t xml:space="preserve"> </w:t>
      </w:r>
      <w:r w:rsidR="003F308C" w:rsidRPr="003F308C">
        <w:rPr>
          <w:rFonts w:ascii="Arial" w:hAnsi="Arial" w:cs="Arial"/>
          <w:b/>
          <w:sz w:val="22"/>
          <w:szCs w:val="22"/>
        </w:rPr>
        <w:t>bądź inne dokumenty potwierdzające ich należyte wykonywanie</w:t>
      </w:r>
      <w:r>
        <w:rPr>
          <w:rFonts w:ascii="Arial" w:hAnsi="Arial" w:cs="Arial"/>
          <w:b/>
          <w:sz w:val="22"/>
          <w:szCs w:val="22"/>
        </w:rPr>
        <w:t>, o których mowa</w:t>
      </w:r>
      <w:r w:rsidRPr="00155803">
        <w:rPr>
          <w:rFonts w:ascii="Arial" w:hAnsi="Arial" w:cs="Arial"/>
          <w:b/>
          <w:sz w:val="22"/>
          <w:szCs w:val="22"/>
        </w:rPr>
        <w:t xml:space="preserve"> </w:t>
      </w:r>
    </w:p>
    <w:p w14:paraId="58C6B0A0" w14:textId="413C446E" w:rsidR="004A31EA" w:rsidRDefault="00353E54" w:rsidP="00353E54">
      <w:pPr>
        <w:ind w:left="-540" w:firstLine="5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4A31EA" w:rsidRPr="00155803">
        <w:rPr>
          <w:rFonts w:ascii="Arial" w:hAnsi="Arial" w:cs="Arial"/>
          <w:b/>
          <w:sz w:val="22"/>
          <w:szCs w:val="22"/>
        </w:rPr>
        <w:t xml:space="preserve">w </w:t>
      </w:r>
      <w:r w:rsidR="004A31EA">
        <w:rPr>
          <w:rFonts w:ascii="Arial" w:hAnsi="Arial" w:cs="Arial"/>
          <w:b/>
          <w:sz w:val="22"/>
          <w:szCs w:val="22"/>
        </w:rPr>
        <w:t>pkt. 11, ust. 2 Formularza ofertowego.</w:t>
      </w:r>
    </w:p>
    <w:p w14:paraId="5972C0BE" w14:textId="77777777" w:rsidR="004A31EA" w:rsidRDefault="004A31EA" w:rsidP="004A31EA">
      <w:pPr>
        <w:ind w:left="-540"/>
        <w:rPr>
          <w:rFonts w:ascii="Arial" w:hAnsi="Arial" w:cs="Arial"/>
          <w:b/>
          <w:sz w:val="22"/>
          <w:szCs w:val="22"/>
        </w:rPr>
      </w:pPr>
    </w:p>
    <w:p w14:paraId="4E12FB82" w14:textId="77777777" w:rsidR="004A31EA" w:rsidRPr="003F308C" w:rsidRDefault="004A31EA" w:rsidP="004A31EA">
      <w:pPr>
        <w:tabs>
          <w:tab w:val="left" w:pos="9629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3F308C">
        <w:rPr>
          <w:rFonts w:ascii="Arial" w:hAnsi="Arial" w:cs="Arial"/>
          <w:bCs/>
          <w:sz w:val="22"/>
          <w:szCs w:val="22"/>
        </w:rPr>
        <w:t>…………………………………….</w:t>
      </w:r>
    </w:p>
    <w:p w14:paraId="49478EB5" w14:textId="77777777" w:rsidR="004A31EA" w:rsidRPr="003F308C" w:rsidRDefault="004A31EA" w:rsidP="004A31EA">
      <w:pPr>
        <w:tabs>
          <w:tab w:val="left" w:pos="9629"/>
        </w:tabs>
        <w:rPr>
          <w:rFonts w:ascii="Arial" w:hAnsi="Arial" w:cs="Arial"/>
          <w:bCs/>
          <w:sz w:val="22"/>
          <w:szCs w:val="22"/>
        </w:rPr>
      </w:pPr>
      <w:r w:rsidRPr="003F308C">
        <w:rPr>
          <w:rFonts w:ascii="Arial" w:hAnsi="Arial" w:cs="Arial"/>
          <w:bCs/>
          <w:sz w:val="22"/>
          <w:szCs w:val="22"/>
        </w:rPr>
        <w:tab/>
      </w:r>
      <w:r w:rsidRPr="003F308C">
        <w:rPr>
          <w:rFonts w:ascii="Arial" w:hAnsi="Arial" w:cs="Arial"/>
          <w:bCs/>
          <w:sz w:val="22"/>
          <w:szCs w:val="22"/>
        </w:rPr>
        <w:tab/>
        <w:t xml:space="preserve">    Podpis Wykonawcy</w:t>
      </w:r>
    </w:p>
    <w:sectPr w:rsidR="004A31EA" w:rsidRPr="003F308C" w:rsidSect="00A302CB">
      <w:footerReference w:type="even" r:id="rId6"/>
      <w:footerReference w:type="default" r:id="rId7"/>
      <w:footerReference w:type="first" r:id="rId8"/>
      <w:pgSz w:w="16838" w:h="11906" w:orient="landscape"/>
      <w:pgMar w:top="1417" w:right="1417" w:bottom="1417" w:left="1417" w:header="28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BAEFA" w14:textId="77777777" w:rsidR="00B94A0D" w:rsidRDefault="00B94A0D" w:rsidP="004A31EA">
      <w:r>
        <w:separator/>
      </w:r>
    </w:p>
  </w:endnote>
  <w:endnote w:type="continuationSeparator" w:id="0">
    <w:p w14:paraId="3C054FA7" w14:textId="77777777" w:rsidR="00B94A0D" w:rsidRDefault="00B94A0D" w:rsidP="004A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317E6" w14:textId="03B6D65C" w:rsidR="004A31EA" w:rsidRDefault="00437432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4A2ADE" wp14:editId="5175BC4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5" name="Pole tekstowe 5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614DB" w14:textId="5F6B06C6" w:rsidR="00437432" w:rsidRPr="00437432" w:rsidRDefault="00437432" w:rsidP="0043743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374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4A2ADE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65614DB" w14:textId="5F6B06C6" w:rsidR="00437432" w:rsidRPr="00437432" w:rsidRDefault="00437432" w:rsidP="0043743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374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B0A8" w14:textId="5E6802BD" w:rsidR="006B05F1" w:rsidRDefault="006B05F1">
    <w:pPr>
      <w:pStyle w:val="Stopka"/>
    </w:pPr>
    <w:ins w:id="0" w:author="Monika Grochala" w:date="2024-04-03T12:30:00Z">
      <w:r>
        <w:rPr>
          <w:noProof/>
        </w:rPr>
        <w:drawing>
          <wp:inline distT="0" distB="0" distL="0" distR="0" wp14:anchorId="49499B8B" wp14:editId="211A9044">
            <wp:extent cx="3713637" cy="352425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06" cy="38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02CB">
        <w:rPr>
          <w:noProof/>
        </w:rPr>
        <w:drawing>
          <wp:inline distT="0" distB="0" distL="0" distR="0" wp14:anchorId="29B0F5AF" wp14:editId="04CDFE50">
            <wp:extent cx="888041" cy="361950"/>
            <wp:effectExtent l="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903349" cy="36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ins w:id="1" w:author="Monika Grochala" w:date="2024-04-03T12:31:00Z">
      <w:r w:rsidR="00A302CB">
        <w:rPr>
          <w:noProof/>
        </w:rPr>
        <w:drawing>
          <wp:inline distT="0" distB="0" distL="0" distR="0" wp14:anchorId="76CA1871" wp14:editId="421897AB">
            <wp:extent cx="1323975" cy="34538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210" cy="351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2CB">
        <w:rPr>
          <w:noProof/>
        </w:rPr>
        <w:drawing>
          <wp:inline distT="0" distB="0" distL="0" distR="0" wp14:anchorId="573DEC7E" wp14:editId="7DA683D3">
            <wp:extent cx="1009650" cy="413038"/>
            <wp:effectExtent l="0" t="0" r="0" b="6350"/>
            <wp:docPr id="8" name="Obraz 8" descr="logo - czarne napisy na białym 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- czarne napisy na białym tl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556" cy="42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556709F3" w14:textId="77777777" w:rsidR="006B05F1" w:rsidRDefault="006B05F1">
    <w:pPr>
      <w:pStyle w:val="Stopka"/>
    </w:pPr>
  </w:p>
  <w:p w14:paraId="47067887" w14:textId="14E0D770" w:rsidR="004A31EA" w:rsidRDefault="004A31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8CB5" w14:textId="55EA6557" w:rsidR="004A31EA" w:rsidRDefault="00437432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3E9067" wp14:editId="403E84E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4" name="Pole tekstowe 4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2EE49" w14:textId="473C46E1" w:rsidR="00437432" w:rsidRPr="00437432" w:rsidRDefault="00437432" w:rsidP="0043743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374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3E9067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K1-Informacja Opublikowana (Public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EC2EE49" w14:textId="473C46E1" w:rsidR="00437432" w:rsidRPr="00437432" w:rsidRDefault="00437432" w:rsidP="0043743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374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FBEA7" w14:textId="77777777" w:rsidR="00B94A0D" w:rsidRDefault="00B94A0D" w:rsidP="004A31EA">
      <w:r>
        <w:separator/>
      </w:r>
    </w:p>
  </w:footnote>
  <w:footnote w:type="continuationSeparator" w:id="0">
    <w:p w14:paraId="7230C1F4" w14:textId="77777777" w:rsidR="00B94A0D" w:rsidRDefault="00B94A0D" w:rsidP="004A31E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nika Grochala">
    <w15:presenceInfo w15:providerId="None" w15:userId="Monika Grocha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EA"/>
    <w:rsid w:val="000202CA"/>
    <w:rsid w:val="00085F00"/>
    <w:rsid w:val="00086490"/>
    <w:rsid w:val="001F0267"/>
    <w:rsid w:val="00353E54"/>
    <w:rsid w:val="00396C01"/>
    <w:rsid w:val="003F308C"/>
    <w:rsid w:val="0043726B"/>
    <w:rsid w:val="00437432"/>
    <w:rsid w:val="004A31EA"/>
    <w:rsid w:val="004E124B"/>
    <w:rsid w:val="00552D00"/>
    <w:rsid w:val="005B000A"/>
    <w:rsid w:val="006B05F1"/>
    <w:rsid w:val="006B60D9"/>
    <w:rsid w:val="007954A7"/>
    <w:rsid w:val="007E7A30"/>
    <w:rsid w:val="00A302CB"/>
    <w:rsid w:val="00B94A0D"/>
    <w:rsid w:val="00CC544D"/>
    <w:rsid w:val="00D1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9009"/>
  <w15:chartTrackingRefBased/>
  <w15:docId w15:val="{1600075F-13F3-4767-9A2F-B11CAEA5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31E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A31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ZnakZnakZnakZnakZnakZnakZnakZnak1ZnakZnakZnakZnak">
    <w:name w:val="Znak Znak Znak Znak Znak Znak Znak Znak Znak Znak Znak Znak Znak Znak1 Znak Znak Znak Znak"/>
    <w:basedOn w:val="Normalny"/>
    <w:rsid w:val="004A31EA"/>
    <w:rPr>
      <w:rFonts w:ascii="Arial" w:hAnsi="Arial" w:cs="Arial"/>
    </w:rPr>
  </w:style>
  <w:style w:type="paragraph" w:customStyle="1" w:styleId="Akapitzlist1">
    <w:name w:val="Akapit z listą1"/>
    <w:basedOn w:val="Normalny"/>
    <w:rsid w:val="004A31EA"/>
    <w:pPr>
      <w:suppressAutoHyphens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4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cid:image008.png@01DA84F5.A47D73F0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Company>NCBR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Grochala</dc:creator>
  <cp:keywords/>
  <dc:description/>
  <cp:lastModifiedBy>Monika Grochala</cp:lastModifiedBy>
  <cp:revision>2</cp:revision>
  <cp:lastPrinted>2024-03-20T11:24:00Z</cp:lastPrinted>
  <dcterms:created xsi:type="dcterms:W3CDTF">2026-01-22T13:52:00Z</dcterms:created>
  <dcterms:modified xsi:type="dcterms:W3CDTF">2026-01-22T13:52:00Z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4,5,6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K1-Informacja Opublikowana (Public)</vt:lpwstr>
  </property>
  <property fmtid="{D5CDD505-2E9C-101B-9397-08002B2CF9AE}" pid="5" name="MSIP_Label_46723740-be9a-4fd0-bd11-8f09a2f8d61a_Enabled">
    <vt:lpwstr>true</vt:lpwstr>
  </property>
  <property fmtid="{D5CDD505-2E9C-101B-9397-08002B2CF9AE}" pid="6" name="MSIP_Label_46723740-be9a-4fd0-bd11-8f09a2f8d61a_SetDate">
    <vt:lpwstr>2024-03-20T11:44:47Z</vt:lpwstr>
  </property>
  <property fmtid="{D5CDD505-2E9C-101B-9397-08002B2CF9AE}" pid="7" name="MSIP_Label_46723740-be9a-4fd0-bd11-8f09a2f8d61a_Method">
    <vt:lpwstr>Privileged</vt:lpwstr>
  </property>
  <property fmtid="{D5CDD505-2E9C-101B-9397-08002B2CF9AE}" pid="8" name="MSIP_Label_46723740-be9a-4fd0-bd11-8f09a2f8d61a_Name">
    <vt:lpwstr>K1-Informacja Opublikowana</vt:lpwstr>
  </property>
  <property fmtid="{D5CDD505-2E9C-101B-9397-08002B2CF9AE}" pid="9" name="MSIP_Label_46723740-be9a-4fd0-bd11-8f09a2f8d61a_SiteId">
    <vt:lpwstr>114511be-be5b-44a7-b2ab-a51e832dea9d</vt:lpwstr>
  </property>
  <property fmtid="{D5CDD505-2E9C-101B-9397-08002B2CF9AE}" pid="10" name="MSIP_Label_46723740-be9a-4fd0-bd11-8f09a2f8d61a_ActionId">
    <vt:lpwstr>66fdb9f4-896d-4866-acbc-dabd8ad447d7</vt:lpwstr>
  </property>
  <property fmtid="{D5CDD505-2E9C-101B-9397-08002B2CF9AE}" pid="11" name="MSIP_Label_46723740-be9a-4fd0-bd11-8f09a2f8d61a_ContentBits">
    <vt:lpwstr>2</vt:lpwstr>
  </property>
</Properties>
</file>